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D3" w:rsidRPr="00E1402B" w:rsidRDefault="005056D3" w:rsidP="005056D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Pr="00E1402B">
        <w:rPr>
          <w:sz w:val="28"/>
          <w:szCs w:val="28"/>
        </w:rPr>
        <w:t>АДМИНИСТРАЦИЯ</w:t>
      </w:r>
    </w:p>
    <w:p w:rsidR="005056D3" w:rsidRPr="00E1402B" w:rsidRDefault="005056D3" w:rsidP="005056D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КОЗИХИНСКОГО</w:t>
      </w:r>
      <w:r w:rsidRPr="00E1402B">
        <w:rPr>
          <w:sz w:val="28"/>
          <w:szCs w:val="28"/>
        </w:rPr>
        <w:t xml:space="preserve"> СЕЛЬСОВЕТА</w:t>
      </w:r>
    </w:p>
    <w:p w:rsidR="005056D3" w:rsidRPr="00E1402B" w:rsidRDefault="005056D3" w:rsidP="005056D3">
      <w:pPr>
        <w:jc w:val="center"/>
        <w:rPr>
          <w:sz w:val="28"/>
          <w:szCs w:val="28"/>
        </w:rPr>
      </w:pPr>
      <w:r w:rsidRPr="00E1402B">
        <w:rPr>
          <w:sz w:val="28"/>
          <w:szCs w:val="28"/>
        </w:rPr>
        <w:t>ОРДЫНСКОГО РАЙОНА НОВОСИБИРСКОЙ ОБЛАСТИ</w:t>
      </w:r>
    </w:p>
    <w:p w:rsidR="005056D3" w:rsidRPr="00F84929" w:rsidRDefault="005056D3" w:rsidP="005056D3">
      <w:pPr>
        <w:jc w:val="center"/>
        <w:rPr>
          <w:b/>
          <w:sz w:val="28"/>
          <w:szCs w:val="28"/>
        </w:rPr>
      </w:pPr>
    </w:p>
    <w:p w:rsidR="005056D3" w:rsidRPr="00E1402B" w:rsidRDefault="005056D3" w:rsidP="005056D3">
      <w:pPr>
        <w:jc w:val="center"/>
        <w:rPr>
          <w:sz w:val="28"/>
          <w:szCs w:val="28"/>
        </w:rPr>
      </w:pPr>
      <w:r w:rsidRPr="00E1402B">
        <w:rPr>
          <w:sz w:val="28"/>
          <w:szCs w:val="28"/>
        </w:rPr>
        <w:t xml:space="preserve">ПОСТАНОВЛЕНИЕ </w:t>
      </w:r>
    </w:p>
    <w:p w:rsidR="005056D3" w:rsidRDefault="005056D3" w:rsidP="005056D3">
      <w:pPr>
        <w:jc w:val="center"/>
        <w:rPr>
          <w:sz w:val="26"/>
          <w:szCs w:val="26"/>
        </w:rPr>
      </w:pPr>
    </w:p>
    <w:p w:rsidR="005056D3" w:rsidRPr="00F84929" w:rsidRDefault="005056D3" w:rsidP="005056D3">
      <w:pPr>
        <w:jc w:val="center"/>
        <w:rPr>
          <w:sz w:val="26"/>
          <w:szCs w:val="26"/>
        </w:rPr>
      </w:pPr>
    </w:p>
    <w:p w:rsidR="005056D3" w:rsidRPr="00F84929" w:rsidRDefault="005056D3" w:rsidP="005056D3">
      <w:pPr>
        <w:rPr>
          <w:sz w:val="28"/>
          <w:szCs w:val="28"/>
        </w:rPr>
      </w:pPr>
      <w:r>
        <w:rPr>
          <w:sz w:val="28"/>
          <w:szCs w:val="28"/>
        </w:rPr>
        <w:t>от  10.06.2020                                                                                                        № 43</w:t>
      </w:r>
    </w:p>
    <w:p w:rsidR="005056D3" w:rsidRDefault="005056D3" w:rsidP="005056D3">
      <w:pPr>
        <w:rPr>
          <w:b/>
          <w:sz w:val="28"/>
          <w:szCs w:val="28"/>
          <w:lang w:bidi="en-US"/>
        </w:rPr>
      </w:pPr>
    </w:p>
    <w:p w:rsidR="005056D3" w:rsidRDefault="005056D3" w:rsidP="005056D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с. </w:t>
      </w:r>
      <w:proofErr w:type="spellStart"/>
      <w:r>
        <w:rPr>
          <w:sz w:val="26"/>
          <w:szCs w:val="26"/>
        </w:rPr>
        <w:t>Козиха</w:t>
      </w:r>
      <w:proofErr w:type="spellEnd"/>
    </w:p>
    <w:p w:rsidR="0005666B" w:rsidRPr="00041173" w:rsidRDefault="0005666B" w:rsidP="0005666B">
      <w:pPr>
        <w:ind w:right="-1"/>
        <w:jc w:val="center"/>
        <w:rPr>
          <w:sz w:val="28"/>
          <w:szCs w:val="28"/>
        </w:rPr>
      </w:pPr>
    </w:p>
    <w:p w:rsidR="0005666B" w:rsidRDefault="0005666B" w:rsidP="0005666B">
      <w:pPr>
        <w:ind w:right="-1"/>
        <w:jc w:val="center"/>
        <w:rPr>
          <w:sz w:val="28"/>
          <w:szCs w:val="28"/>
        </w:rPr>
      </w:pPr>
      <w:r w:rsidRPr="006961A8">
        <w:t xml:space="preserve"> </w:t>
      </w:r>
      <w:r w:rsidRPr="006961A8">
        <w:rPr>
          <w:sz w:val="28"/>
          <w:szCs w:val="28"/>
        </w:rPr>
        <w:t xml:space="preserve">О порядке создания </w:t>
      </w:r>
      <w:r>
        <w:rPr>
          <w:sz w:val="28"/>
          <w:szCs w:val="28"/>
        </w:rPr>
        <w:t xml:space="preserve">органами местного самоуправления </w:t>
      </w:r>
      <w:r w:rsidRPr="006961A8">
        <w:rPr>
          <w:sz w:val="28"/>
          <w:szCs w:val="28"/>
        </w:rPr>
        <w:t>координационных или совещательных органов в области развития малого и среднего предприниматель</w:t>
      </w:r>
      <w:r w:rsidR="005056D3">
        <w:rPr>
          <w:sz w:val="28"/>
          <w:szCs w:val="28"/>
        </w:rPr>
        <w:t>ства в Козихинском сельсовете Ордынского района Новосибирской области</w:t>
      </w:r>
    </w:p>
    <w:p w:rsidR="0005666B" w:rsidRPr="00041173" w:rsidRDefault="0005666B" w:rsidP="0005666B">
      <w:pPr>
        <w:ind w:right="-1"/>
        <w:jc w:val="center"/>
        <w:rPr>
          <w:sz w:val="28"/>
          <w:szCs w:val="28"/>
        </w:rPr>
      </w:pPr>
    </w:p>
    <w:p w:rsidR="005056D3" w:rsidRPr="005056D3" w:rsidRDefault="005056D3" w:rsidP="005056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666B" w:rsidRPr="006961A8">
        <w:rPr>
          <w:sz w:val="28"/>
          <w:szCs w:val="28"/>
        </w:rPr>
        <w:t>В соответствии с частью 4 статьи 13 Федерального закона от 24 июля 2007 года № 209-ФЗ «О развитии малого и среднего предпринимательства в Российской Федерации»</w:t>
      </w:r>
      <w:r w:rsidR="000566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руководствуясь </w:t>
      </w:r>
      <w:r w:rsidR="0005666B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05666B">
        <w:rPr>
          <w:sz w:val="28"/>
          <w:szCs w:val="28"/>
        </w:rPr>
        <w:t xml:space="preserve"> </w:t>
      </w:r>
      <w:r>
        <w:rPr>
          <w:sz w:val="28"/>
          <w:szCs w:val="28"/>
        </w:rPr>
        <w:t>Козихинского сельсовета Ордынского района Новосибирской области,</w:t>
      </w:r>
      <w:r w:rsidRPr="005056D3">
        <w:rPr>
          <w:szCs w:val="28"/>
        </w:rPr>
        <w:t xml:space="preserve"> </w:t>
      </w:r>
      <w:r w:rsidRPr="005056D3">
        <w:rPr>
          <w:sz w:val="28"/>
          <w:szCs w:val="28"/>
        </w:rPr>
        <w:t>администрация Козихинского сельсовета Ордынского района Новосибирской области</w:t>
      </w:r>
    </w:p>
    <w:p w:rsidR="005056D3" w:rsidRPr="005056D3" w:rsidRDefault="005056D3" w:rsidP="005056D3">
      <w:pPr>
        <w:jc w:val="both"/>
        <w:rPr>
          <w:sz w:val="28"/>
          <w:szCs w:val="28"/>
        </w:rPr>
      </w:pPr>
      <w:r w:rsidRPr="005056D3">
        <w:rPr>
          <w:sz w:val="28"/>
          <w:szCs w:val="28"/>
        </w:rPr>
        <w:t>ПОСТАНОВЛЯЕТ:</w:t>
      </w:r>
    </w:p>
    <w:p w:rsidR="005056D3" w:rsidRPr="005056D3" w:rsidRDefault="005056D3" w:rsidP="005056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666B" w:rsidRPr="002C28CE">
        <w:rPr>
          <w:sz w:val="28"/>
          <w:szCs w:val="28"/>
        </w:rPr>
        <w:t xml:space="preserve">1. </w:t>
      </w:r>
      <w:r w:rsidR="0005666B" w:rsidRPr="006961A8">
        <w:rPr>
          <w:sz w:val="28"/>
          <w:szCs w:val="28"/>
        </w:rPr>
        <w:t xml:space="preserve">Утвердить </w:t>
      </w:r>
      <w:r w:rsidR="0005666B">
        <w:rPr>
          <w:sz w:val="28"/>
          <w:szCs w:val="28"/>
        </w:rPr>
        <w:t xml:space="preserve">прилагаемый </w:t>
      </w:r>
      <w:r w:rsidR="0005666B" w:rsidRPr="006961A8">
        <w:rPr>
          <w:sz w:val="28"/>
          <w:szCs w:val="28"/>
        </w:rPr>
        <w:t xml:space="preserve">Порядок создания </w:t>
      </w:r>
      <w:r w:rsidR="0005666B">
        <w:rPr>
          <w:sz w:val="28"/>
          <w:szCs w:val="28"/>
        </w:rPr>
        <w:t xml:space="preserve">органами местного самоуправления </w:t>
      </w:r>
      <w:r w:rsidR="0005666B" w:rsidRPr="006961A8">
        <w:rPr>
          <w:sz w:val="28"/>
          <w:szCs w:val="28"/>
        </w:rPr>
        <w:t xml:space="preserve">координационных или совещательных  органов в области развития малого и среднего предпринимательства в </w:t>
      </w:r>
      <w:r w:rsidRPr="005056D3">
        <w:rPr>
          <w:sz w:val="28"/>
          <w:szCs w:val="28"/>
        </w:rPr>
        <w:t>Козихинском сельсовете Ордынского района Новосибирской области</w:t>
      </w:r>
    </w:p>
    <w:p w:rsidR="0005666B" w:rsidRPr="002C28CE" w:rsidRDefault="0005666B" w:rsidP="0005666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28CE">
        <w:rPr>
          <w:sz w:val="28"/>
          <w:szCs w:val="28"/>
        </w:rPr>
        <w:t>2. Настоящее постановление вступает в силу со дня официального опубликования</w:t>
      </w:r>
      <w:r w:rsidRPr="00452435">
        <w:rPr>
          <w:sz w:val="28"/>
          <w:szCs w:val="28"/>
        </w:rPr>
        <w:t>.</w:t>
      </w:r>
    </w:p>
    <w:p w:rsidR="0005666B" w:rsidRPr="002C28CE" w:rsidRDefault="0005666B" w:rsidP="0005666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28CE">
        <w:rPr>
          <w:sz w:val="28"/>
          <w:szCs w:val="28"/>
        </w:rPr>
        <w:t xml:space="preserve">3. </w:t>
      </w:r>
      <w:proofErr w:type="gramStart"/>
      <w:r w:rsidRPr="002C28CE">
        <w:rPr>
          <w:sz w:val="28"/>
          <w:szCs w:val="28"/>
        </w:rPr>
        <w:t>Конт</w:t>
      </w:r>
      <w:r>
        <w:rPr>
          <w:sz w:val="28"/>
          <w:szCs w:val="28"/>
        </w:rPr>
        <w:t>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="007855FE">
        <w:rPr>
          <w:sz w:val="28"/>
          <w:szCs w:val="28"/>
        </w:rPr>
        <w:t>оставляю за собой.</w:t>
      </w:r>
    </w:p>
    <w:p w:rsidR="0005666B" w:rsidRDefault="0005666B" w:rsidP="000566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5666B" w:rsidRPr="002C28CE" w:rsidRDefault="0005666B" w:rsidP="000566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55FE" w:rsidRPr="007855FE" w:rsidRDefault="007855FE" w:rsidP="007855FE">
      <w:pPr>
        <w:suppressAutoHyphens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>Глава Козихинского сельсовета</w:t>
      </w:r>
    </w:p>
    <w:p w:rsidR="007855FE" w:rsidRPr="007855FE" w:rsidRDefault="007855FE" w:rsidP="007855FE">
      <w:pPr>
        <w:suppressAutoHyphens/>
        <w:jc w:val="both"/>
        <w:rPr>
          <w:rFonts w:eastAsia="SimSun" w:cs="Mangal"/>
          <w:kern w:val="2"/>
          <w:sz w:val="28"/>
          <w:szCs w:val="28"/>
          <w:lang w:eastAsia="hi-IN" w:bidi="hi-IN"/>
        </w:rPr>
      </w:pPr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 xml:space="preserve">Ордынского района Новосибирской области             </w:t>
      </w:r>
      <w:r>
        <w:rPr>
          <w:rFonts w:eastAsia="SimSun" w:cs="Mangal"/>
          <w:kern w:val="2"/>
          <w:sz w:val="28"/>
          <w:szCs w:val="28"/>
          <w:lang w:eastAsia="hi-IN" w:bidi="hi-IN"/>
        </w:rPr>
        <w:t xml:space="preserve">  </w:t>
      </w:r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ab/>
        <w:t xml:space="preserve">               </w:t>
      </w:r>
      <w:r>
        <w:rPr>
          <w:rFonts w:eastAsia="SimSun" w:cs="Mangal"/>
          <w:kern w:val="2"/>
          <w:sz w:val="28"/>
          <w:szCs w:val="28"/>
          <w:lang w:eastAsia="hi-IN" w:bidi="hi-IN"/>
        </w:rPr>
        <w:t xml:space="preserve">         </w:t>
      </w:r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 xml:space="preserve"> В. В. </w:t>
      </w:r>
      <w:proofErr w:type="spellStart"/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>Пехенько</w:t>
      </w:r>
      <w:proofErr w:type="spellEnd"/>
      <w:r w:rsidRPr="007855FE">
        <w:rPr>
          <w:rFonts w:eastAsia="SimSun" w:cs="Mangal"/>
          <w:kern w:val="2"/>
          <w:sz w:val="28"/>
          <w:szCs w:val="28"/>
          <w:lang w:eastAsia="hi-IN" w:bidi="hi-IN"/>
        </w:rPr>
        <w:t xml:space="preserve">     </w:t>
      </w:r>
    </w:p>
    <w:p w:rsidR="007855FE" w:rsidRPr="007855FE" w:rsidRDefault="007855FE" w:rsidP="007855FE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Pr="00041173" w:rsidRDefault="0005666B" w:rsidP="0005666B">
      <w:pPr>
        <w:pStyle w:val="a3"/>
        <w:spacing w:line="240" w:lineRule="exact"/>
        <w:ind w:right="0"/>
        <w:rPr>
          <w:rFonts w:ascii="Times New Roman" w:hAnsi="Times New Roman"/>
          <w:sz w:val="28"/>
          <w:szCs w:val="28"/>
        </w:rPr>
      </w:pPr>
    </w:p>
    <w:p w:rsidR="0005666B" w:rsidRDefault="0005666B" w:rsidP="0005666B">
      <w:pPr>
        <w:pStyle w:val="ConsPlusNormal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529"/>
        <w:jc w:val="both"/>
      </w:pPr>
    </w:p>
    <w:p w:rsidR="0005666B" w:rsidRDefault="0005666B" w:rsidP="0005666B">
      <w:pPr>
        <w:pStyle w:val="ConsPlusNormal"/>
        <w:ind w:left="5954"/>
        <w:jc w:val="both"/>
      </w:pPr>
      <w:r>
        <w:lastRenderedPageBreak/>
        <w:t xml:space="preserve">УТВЕРЖДЕН  </w:t>
      </w:r>
    </w:p>
    <w:p w:rsidR="0005666B" w:rsidRPr="00BE6A59" w:rsidRDefault="0005666B" w:rsidP="0005666B">
      <w:pPr>
        <w:pStyle w:val="ConsPlusNormal"/>
        <w:ind w:left="5954"/>
        <w:jc w:val="both"/>
      </w:pPr>
      <w:r w:rsidRPr="00BE6A59">
        <w:t>постан</w:t>
      </w:r>
      <w:r>
        <w:t>овлением</w:t>
      </w:r>
      <w:r w:rsidRPr="00BE6A59">
        <w:t xml:space="preserve"> </w:t>
      </w:r>
      <w:r w:rsidR="00574DDB">
        <w:t xml:space="preserve">администрации Козихинского сельсовета Ордынского района Новосибирской области </w:t>
      </w:r>
      <w:r w:rsidRPr="00BE6A59">
        <w:t xml:space="preserve">от  </w:t>
      </w:r>
      <w:r w:rsidR="00574DDB">
        <w:t>10.06.2020</w:t>
      </w:r>
      <w:r w:rsidRPr="00BE6A59">
        <w:t xml:space="preserve">        №    </w:t>
      </w:r>
      <w:r w:rsidR="00574DDB">
        <w:t>43</w:t>
      </w:r>
    </w:p>
    <w:p w:rsidR="0005666B" w:rsidRDefault="0005666B" w:rsidP="0005666B">
      <w:pPr>
        <w:pStyle w:val="ConsPlusNormal"/>
        <w:ind w:left="5954"/>
        <w:jc w:val="both"/>
      </w:pPr>
    </w:p>
    <w:p w:rsidR="0005666B" w:rsidRPr="00452435" w:rsidRDefault="0005666B" w:rsidP="0005666B">
      <w:pPr>
        <w:pStyle w:val="ConsPlusNormal"/>
        <w:ind w:left="5954"/>
        <w:jc w:val="both"/>
        <w:rPr>
          <w:i/>
        </w:rPr>
      </w:pPr>
    </w:p>
    <w:p w:rsidR="0005666B" w:rsidRDefault="0005666B" w:rsidP="000566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2435">
        <w:rPr>
          <w:rFonts w:ascii="Times New Roman" w:hAnsi="Times New Roman" w:cs="Times New Roman"/>
          <w:b w:val="0"/>
          <w:sz w:val="28"/>
          <w:szCs w:val="28"/>
        </w:rPr>
        <w:t>Порядок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5666B" w:rsidRDefault="0005666B" w:rsidP="000566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создания органами местного самоуправления координационных или совещательных органов в области развития малого и среднего предпринимательства в </w:t>
      </w:r>
      <w:r w:rsidR="00574DDB">
        <w:rPr>
          <w:rFonts w:ascii="Times New Roman" w:hAnsi="Times New Roman" w:cs="Times New Roman"/>
          <w:b w:val="0"/>
          <w:sz w:val="28"/>
          <w:szCs w:val="28"/>
        </w:rPr>
        <w:t>Козихинском сельсовете Ордынского района Новосибирской области</w:t>
      </w:r>
    </w:p>
    <w:p w:rsidR="0005666B" w:rsidRPr="006961A8" w:rsidRDefault="0005666B" w:rsidP="000566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666B" w:rsidRPr="006961A8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 w:rsidRPr="00C835B6">
        <w:rPr>
          <w:rFonts w:eastAsia="Calibri"/>
          <w:sz w:val="28"/>
          <w:szCs w:val="28"/>
        </w:rPr>
        <w:t>1.</w:t>
      </w:r>
      <w:r w:rsidR="00D6175F">
        <w:rPr>
          <w:rFonts w:eastAsia="Calibri"/>
          <w:sz w:val="28"/>
          <w:szCs w:val="28"/>
        </w:rPr>
        <w:t> </w:t>
      </w:r>
      <w:r w:rsidRPr="006961A8">
        <w:rPr>
          <w:rFonts w:eastAsia="Calibri"/>
          <w:sz w:val="28"/>
          <w:szCs w:val="28"/>
        </w:rPr>
        <w:t xml:space="preserve">Настоящий Порядок </w:t>
      </w:r>
      <w:r>
        <w:rPr>
          <w:rFonts w:eastAsia="Calibri"/>
          <w:sz w:val="28"/>
          <w:szCs w:val="28"/>
        </w:rPr>
        <w:t xml:space="preserve">определяет процедуру </w:t>
      </w:r>
      <w:r w:rsidRPr="006961A8">
        <w:rPr>
          <w:rFonts w:eastAsia="Calibri"/>
          <w:sz w:val="28"/>
          <w:szCs w:val="28"/>
        </w:rPr>
        <w:t xml:space="preserve">создания </w:t>
      </w:r>
      <w:r>
        <w:rPr>
          <w:rFonts w:eastAsia="Calibri"/>
          <w:sz w:val="28"/>
          <w:szCs w:val="28"/>
        </w:rPr>
        <w:t xml:space="preserve">органами местного самоуправления </w:t>
      </w:r>
      <w:r w:rsidRPr="006961A8">
        <w:rPr>
          <w:rFonts w:eastAsia="Calibri"/>
          <w:sz w:val="28"/>
          <w:szCs w:val="28"/>
        </w:rPr>
        <w:t xml:space="preserve">координационных или совещательных органов в области развития малого и среднего предпринимательства в </w:t>
      </w:r>
      <w:r w:rsidR="00574DDB" w:rsidRPr="00574DDB">
        <w:rPr>
          <w:rFonts w:eastAsia="Calibri"/>
          <w:sz w:val="28"/>
          <w:szCs w:val="28"/>
        </w:rPr>
        <w:t>Козихинском сельсовете Ордынского района Новосибирской области</w:t>
      </w:r>
      <w:r>
        <w:rPr>
          <w:rFonts w:eastAsia="Calibri"/>
          <w:sz w:val="28"/>
          <w:szCs w:val="28"/>
        </w:rPr>
        <w:t>.</w:t>
      </w:r>
    </w:p>
    <w:p w:rsidR="0041028E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 w:rsidRPr="006961A8">
        <w:rPr>
          <w:rFonts w:eastAsia="Calibri"/>
          <w:sz w:val="28"/>
          <w:szCs w:val="28"/>
        </w:rPr>
        <w:t>2.</w:t>
      </w:r>
      <w:r w:rsidR="00D6175F">
        <w:rPr>
          <w:rFonts w:eastAsia="Calibri"/>
          <w:sz w:val="28"/>
          <w:szCs w:val="28"/>
        </w:rPr>
        <w:t> К</w:t>
      </w:r>
      <w:r w:rsidR="00216DBF">
        <w:rPr>
          <w:rFonts w:eastAsia="Calibri"/>
          <w:sz w:val="28"/>
          <w:szCs w:val="28"/>
        </w:rPr>
        <w:t>оординационные и</w:t>
      </w:r>
      <w:r w:rsidR="00C44904">
        <w:rPr>
          <w:rFonts w:eastAsia="Calibri"/>
          <w:sz w:val="28"/>
          <w:szCs w:val="28"/>
        </w:rPr>
        <w:t>ли</w:t>
      </w:r>
      <w:r w:rsidR="00216DBF">
        <w:rPr>
          <w:rFonts w:eastAsia="Calibri"/>
          <w:sz w:val="28"/>
          <w:szCs w:val="28"/>
        </w:rPr>
        <w:t xml:space="preserve"> с</w:t>
      </w:r>
      <w:r w:rsidR="00F14731">
        <w:rPr>
          <w:rFonts w:eastAsia="Calibri"/>
          <w:sz w:val="28"/>
          <w:szCs w:val="28"/>
        </w:rPr>
        <w:t xml:space="preserve">овещательные органы создаются по </w:t>
      </w:r>
      <w:r w:rsidRPr="006961A8">
        <w:rPr>
          <w:rFonts w:eastAsia="Calibri"/>
          <w:sz w:val="28"/>
          <w:szCs w:val="28"/>
        </w:rPr>
        <w:t>инициативе</w:t>
      </w:r>
      <w:r w:rsidR="0041028E">
        <w:rPr>
          <w:rFonts w:eastAsia="Calibri"/>
          <w:sz w:val="28"/>
          <w:szCs w:val="28"/>
        </w:rPr>
        <w:t>:</w:t>
      </w:r>
    </w:p>
    <w:p w:rsidR="00020A47" w:rsidRDefault="00DC4B0D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41028E">
        <w:rPr>
          <w:rFonts w:eastAsia="Calibri"/>
          <w:sz w:val="28"/>
          <w:szCs w:val="28"/>
        </w:rPr>
        <w:t> </w:t>
      </w:r>
      <w:r w:rsidR="007B12A1">
        <w:rPr>
          <w:rFonts w:eastAsia="Calibri"/>
          <w:sz w:val="28"/>
          <w:szCs w:val="28"/>
        </w:rPr>
        <w:t>органов</w:t>
      </w:r>
      <w:r w:rsidR="00F14731">
        <w:rPr>
          <w:rFonts w:eastAsia="Calibri"/>
          <w:sz w:val="28"/>
          <w:szCs w:val="28"/>
        </w:rPr>
        <w:t xml:space="preserve"> местного самоуправления</w:t>
      </w:r>
      <w:r w:rsidR="00020A47">
        <w:rPr>
          <w:rFonts w:eastAsia="Calibri"/>
          <w:sz w:val="28"/>
          <w:szCs w:val="28"/>
        </w:rPr>
        <w:t xml:space="preserve"> </w:t>
      </w:r>
      <w:r w:rsidR="00574DDB">
        <w:rPr>
          <w:rFonts w:eastAsia="Calibri"/>
          <w:sz w:val="28"/>
          <w:szCs w:val="28"/>
        </w:rPr>
        <w:t>Козихинского</w:t>
      </w:r>
      <w:r w:rsidR="00574DDB" w:rsidRPr="00574DDB">
        <w:rPr>
          <w:rFonts w:eastAsia="Calibri"/>
          <w:sz w:val="28"/>
          <w:szCs w:val="28"/>
        </w:rPr>
        <w:t xml:space="preserve"> сельсовет</w:t>
      </w:r>
      <w:r w:rsidR="00574DDB">
        <w:rPr>
          <w:rFonts w:eastAsia="Calibri"/>
          <w:sz w:val="28"/>
          <w:szCs w:val="28"/>
        </w:rPr>
        <w:t>а</w:t>
      </w:r>
      <w:r w:rsidR="00574DDB" w:rsidRPr="00574DDB">
        <w:rPr>
          <w:rFonts w:eastAsia="Calibri"/>
          <w:sz w:val="28"/>
          <w:szCs w:val="28"/>
        </w:rPr>
        <w:t xml:space="preserve"> Ордынского района Новосибирской области</w:t>
      </w:r>
      <w:r w:rsidR="00020A47">
        <w:rPr>
          <w:rFonts w:eastAsia="Calibri"/>
          <w:sz w:val="28"/>
          <w:szCs w:val="28"/>
        </w:rPr>
        <w:t>;</w:t>
      </w:r>
    </w:p>
    <w:p w:rsidR="0041028E" w:rsidRPr="00FC6157" w:rsidRDefault="00DC4B0D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</w:t>
      </w:r>
      <w:r w:rsidR="0041028E">
        <w:rPr>
          <w:rFonts w:eastAsia="Calibri"/>
          <w:sz w:val="28"/>
          <w:szCs w:val="28"/>
        </w:rPr>
        <w:t> </w:t>
      </w:r>
      <w:r w:rsidR="007B12A1">
        <w:rPr>
          <w:rFonts w:eastAsia="Calibri"/>
          <w:sz w:val="28"/>
          <w:szCs w:val="28"/>
        </w:rPr>
        <w:t>субъ</w:t>
      </w:r>
      <w:r w:rsidR="00F14731">
        <w:rPr>
          <w:rFonts w:eastAsia="Calibri"/>
          <w:sz w:val="28"/>
          <w:szCs w:val="28"/>
        </w:rPr>
        <w:t xml:space="preserve">ектов </w:t>
      </w:r>
      <w:r w:rsidR="00F14731" w:rsidRPr="006961A8">
        <w:rPr>
          <w:rFonts w:eastAsia="Calibri"/>
          <w:sz w:val="28"/>
          <w:szCs w:val="28"/>
        </w:rPr>
        <w:t>малого и среднего предпринимательства</w:t>
      </w:r>
      <w:r w:rsidR="00216DBF">
        <w:rPr>
          <w:rFonts w:eastAsia="Calibri"/>
          <w:sz w:val="28"/>
          <w:szCs w:val="28"/>
        </w:rPr>
        <w:t xml:space="preserve"> (групп</w:t>
      </w:r>
      <w:r w:rsidR="00060F8C">
        <w:rPr>
          <w:rFonts w:eastAsia="Calibri"/>
          <w:sz w:val="28"/>
          <w:szCs w:val="28"/>
        </w:rPr>
        <w:t>ы</w:t>
      </w:r>
      <w:r w:rsidR="00216DBF">
        <w:rPr>
          <w:rFonts w:eastAsia="Calibri"/>
          <w:sz w:val="28"/>
          <w:szCs w:val="28"/>
        </w:rPr>
        <w:t xml:space="preserve"> субъектов</w:t>
      </w:r>
      <w:r w:rsidR="00060F8C">
        <w:rPr>
          <w:rFonts w:eastAsia="Calibri"/>
          <w:sz w:val="28"/>
          <w:szCs w:val="28"/>
        </w:rPr>
        <w:t xml:space="preserve"> (далее – инициативная </w:t>
      </w:r>
      <w:r w:rsidR="00060F8C" w:rsidRPr="00FC6157">
        <w:rPr>
          <w:rFonts w:eastAsia="Calibri"/>
          <w:sz w:val="28"/>
          <w:szCs w:val="28"/>
        </w:rPr>
        <w:t>группа</w:t>
      </w:r>
      <w:r w:rsidR="00216DBF" w:rsidRPr="00FC6157">
        <w:rPr>
          <w:rFonts w:eastAsia="Calibri"/>
          <w:sz w:val="28"/>
          <w:szCs w:val="28"/>
        </w:rPr>
        <w:t>)</w:t>
      </w:r>
      <w:r w:rsidR="00216DBF" w:rsidRPr="00FC6157">
        <w:t xml:space="preserve"> </w:t>
      </w:r>
      <w:r w:rsidR="00216DBF" w:rsidRPr="00FC6157">
        <w:rPr>
          <w:rFonts w:eastAsia="Calibri"/>
          <w:sz w:val="28"/>
          <w:szCs w:val="28"/>
        </w:rPr>
        <w:t>зарегистрированных и осуществляющих предпринимательскую деятельность на территории</w:t>
      </w:r>
      <w:r w:rsidR="00574DDB">
        <w:rPr>
          <w:rFonts w:eastAsia="Calibri"/>
          <w:sz w:val="28"/>
          <w:szCs w:val="28"/>
        </w:rPr>
        <w:t xml:space="preserve"> Козихинского сельсовета Ордынского района Новосибирской области</w:t>
      </w:r>
      <w:r w:rsidR="0041028E" w:rsidRPr="00FC6157">
        <w:rPr>
          <w:rFonts w:eastAsia="Calibri"/>
          <w:sz w:val="28"/>
          <w:szCs w:val="28"/>
        </w:rPr>
        <w:t>;</w:t>
      </w:r>
    </w:p>
    <w:p w:rsidR="00E51C68" w:rsidRPr="00FC6157" w:rsidRDefault="00DC4B0D" w:rsidP="00C342FE">
      <w:pPr>
        <w:ind w:firstLine="851"/>
        <w:jc w:val="both"/>
        <w:rPr>
          <w:rFonts w:eastAsia="Calibri"/>
          <w:sz w:val="28"/>
          <w:szCs w:val="28"/>
        </w:rPr>
      </w:pPr>
      <w:r w:rsidRPr="00FC6157">
        <w:rPr>
          <w:rFonts w:eastAsia="Calibri"/>
          <w:sz w:val="28"/>
          <w:szCs w:val="28"/>
        </w:rPr>
        <w:t>3)</w:t>
      </w:r>
      <w:r w:rsidR="0041028E" w:rsidRPr="00FC6157">
        <w:rPr>
          <w:rFonts w:eastAsia="Calibri"/>
          <w:sz w:val="28"/>
          <w:szCs w:val="28"/>
        </w:rPr>
        <w:t> </w:t>
      </w:r>
      <w:r w:rsidR="0005666B" w:rsidRPr="00FC6157">
        <w:rPr>
          <w:rFonts w:eastAsia="Calibri"/>
          <w:sz w:val="28"/>
          <w:szCs w:val="28"/>
        </w:rPr>
        <w:t>некоммерческ</w:t>
      </w:r>
      <w:r w:rsidR="00C342FE" w:rsidRPr="00FC6157">
        <w:rPr>
          <w:rFonts w:eastAsia="Calibri"/>
          <w:sz w:val="28"/>
          <w:szCs w:val="28"/>
        </w:rPr>
        <w:t>ой</w:t>
      </w:r>
      <w:r w:rsidR="0005666B" w:rsidRPr="00FC6157">
        <w:rPr>
          <w:rFonts w:eastAsia="Calibri"/>
          <w:sz w:val="28"/>
          <w:szCs w:val="28"/>
        </w:rPr>
        <w:t xml:space="preserve"> организаци</w:t>
      </w:r>
      <w:r w:rsidR="00C342FE" w:rsidRPr="00FC6157">
        <w:rPr>
          <w:rFonts w:eastAsia="Calibri"/>
          <w:sz w:val="28"/>
          <w:szCs w:val="28"/>
        </w:rPr>
        <w:t>и</w:t>
      </w:r>
      <w:r w:rsidR="0005666B" w:rsidRPr="00FC6157">
        <w:rPr>
          <w:rFonts w:eastAsia="Calibri"/>
          <w:sz w:val="28"/>
          <w:szCs w:val="28"/>
        </w:rPr>
        <w:t>,</w:t>
      </w:r>
      <w:r w:rsidR="00C342FE" w:rsidRPr="00FC6157">
        <w:t xml:space="preserve"> </w:t>
      </w:r>
      <w:r w:rsidR="00C342FE" w:rsidRPr="00FC6157">
        <w:rPr>
          <w:rFonts w:eastAsia="Calibri"/>
          <w:sz w:val="28"/>
          <w:szCs w:val="28"/>
        </w:rPr>
        <w:t xml:space="preserve">зарегистрированной и осуществляющей свою деятельность на территории </w:t>
      </w:r>
      <w:r w:rsidR="00574DDB" w:rsidRPr="00574DDB">
        <w:rPr>
          <w:sz w:val="28"/>
          <w:szCs w:val="28"/>
        </w:rPr>
        <w:t>Козихинск</w:t>
      </w:r>
      <w:r w:rsidR="00574DDB">
        <w:rPr>
          <w:sz w:val="28"/>
          <w:szCs w:val="28"/>
        </w:rPr>
        <w:t>ого</w:t>
      </w:r>
      <w:r w:rsidR="00574DDB" w:rsidRPr="00574DDB">
        <w:rPr>
          <w:sz w:val="28"/>
          <w:szCs w:val="28"/>
        </w:rPr>
        <w:t xml:space="preserve"> сельсовет</w:t>
      </w:r>
      <w:r w:rsidR="00574DDB">
        <w:rPr>
          <w:sz w:val="28"/>
          <w:szCs w:val="28"/>
        </w:rPr>
        <w:t>а</w:t>
      </w:r>
      <w:r w:rsidR="00574DDB" w:rsidRPr="00574DDB">
        <w:rPr>
          <w:sz w:val="28"/>
          <w:szCs w:val="28"/>
        </w:rPr>
        <w:t xml:space="preserve"> Ордынского района Новосибирской области</w:t>
      </w:r>
      <w:r w:rsidR="00C342FE" w:rsidRPr="00574DDB">
        <w:rPr>
          <w:rFonts w:eastAsia="Calibri"/>
          <w:sz w:val="28"/>
          <w:szCs w:val="28"/>
        </w:rPr>
        <w:t>,</w:t>
      </w:r>
      <w:r w:rsidR="0005666B" w:rsidRPr="00574DDB">
        <w:rPr>
          <w:rFonts w:eastAsia="Calibri"/>
          <w:sz w:val="28"/>
          <w:szCs w:val="28"/>
        </w:rPr>
        <w:t xml:space="preserve"> выража</w:t>
      </w:r>
      <w:r w:rsidR="0005666B" w:rsidRPr="00FC6157">
        <w:rPr>
          <w:rFonts w:eastAsia="Calibri"/>
          <w:sz w:val="28"/>
          <w:szCs w:val="28"/>
        </w:rPr>
        <w:t>ющ</w:t>
      </w:r>
      <w:r w:rsidR="00C342FE" w:rsidRPr="00FC6157">
        <w:rPr>
          <w:rFonts w:eastAsia="Calibri"/>
          <w:sz w:val="28"/>
          <w:szCs w:val="28"/>
        </w:rPr>
        <w:t>ей</w:t>
      </w:r>
      <w:r w:rsidR="0005666B" w:rsidRPr="00FC6157">
        <w:rPr>
          <w:rFonts w:eastAsia="Calibri"/>
          <w:sz w:val="28"/>
          <w:szCs w:val="28"/>
        </w:rPr>
        <w:t xml:space="preserve"> интересы субъектов малого и среднего предпринимательства (далее – некоммерческ</w:t>
      </w:r>
      <w:r w:rsidR="00C342FE" w:rsidRPr="00FC6157">
        <w:rPr>
          <w:rFonts w:eastAsia="Calibri"/>
          <w:sz w:val="28"/>
          <w:szCs w:val="28"/>
        </w:rPr>
        <w:t>ая</w:t>
      </w:r>
      <w:r w:rsidR="0005666B" w:rsidRPr="00FC6157">
        <w:rPr>
          <w:rFonts w:eastAsia="Calibri"/>
          <w:sz w:val="28"/>
          <w:szCs w:val="28"/>
        </w:rPr>
        <w:t xml:space="preserve"> организаци</w:t>
      </w:r>
      <w:r w:rsidR="00C342FE" w:rsidRPr="00FC6157">
        <w:rPr>
          <w:rFonts w:eastAsia="Calibri"/>
          <w:sz w:val="28"/>
          <w:szCs w:val="28"/>
        </w:rPr>
        <w:t>я</w:t>
      </w:r>
      <w:r w:rsidR="0005666B" w:rsidRPr="00FC6157">
        <w:rPr>
          <w:rFonts w:eastAsia="Calibri"/>
          <w:sz w:val="28"/>
          <w:szCs w:val="28"/>
        </w:rPr>
        <w:t>)</w:t>
      </w:r>
      <w:r w:rsidR="00E51C68" w:rsidRPr="00FC6157">
        <w:rPr>
          <w:rFonts w:eastAsia="Calibri"/>
          <w:sz w:val="28"/>
          <w:szCs w:val="28"/>
        </w:rPr>
        <w:t>;</w:t>
      </w:r>
    </w:p>
    <w:p w:rsidR="0005666B" w:rsidRPr="00574DDB" w:rsidRDefault="00E51C68" w:rsidP="00C342FE">
      <w:pPr>
        <w:ind w:firstLine="851"/>
        <w:jc w:val="both"/>
        <w:rPr>
          <w:rFonts w:eastAsia="Calibri"/>
          <w:sz w:val="28"/>
          <w:szCs w:val="28"/>
        </w:rPr>
      </w:pPr>
      <w:r w:rsidRPr="00FC6157">
        <w:rPr>
          <w:rFonts w:eastAsia="Calibri"/>
          <w:sz w:val="28"/>
          <w:szCs w:val="28"/>
        </w:rPr>
        <w:t xml:space="preserve">4) организации, образующей инфраструктуру поддержки субъектов малого и среднего предпринимательства, зарегистрированной и осуществляющей свою деятельность на территории </w:t>
      </w:r>
      <w:r w:rsidR="00574DDB" w:rsidRPr="00574DDB">
        <w:rPr>
          <w:sz w:val="28"/>
          <w:szCs w:val="28"/>
        </w:rPr>
        <w:t>Козихинск</w:t>
      </w:r>
      <w:r w:rsidR="00574DDB">
        <w:rPr>
          <w:sz w:val="28"/>
          <w:szCs w:val="28"/>
        </w:rPr>
        <w:t>ого сельсовета</w:t>
      </w:r>
      <w:r w:rsidR="00574DDB" w:rsidRPr="00574DDB">
        <w:rPr>
          <w:sz w:val="28"/>
          <w:szCs w:val="28"/>
        </w:rPr>
        <w:t xml:space="preserve"> Ордынского района Новосибирской области</w:t>
      </w:r>
      <w:r w:rsidR="00FC6157" w:rsidRPr="00574DDB">
        <w:rPr>
          <w:rFonts w:eastAsia="Calibri"/>
          <w:i/>
          <w:sz w:val="28"/>
          <w:szCs w:val="28"/>
        </w:rPr>
        <w:t>.</w:t>
      </w:r>
    </w:p>
    <w:p w:rsidR="0005666B" w:rsidRPr="00F1320E" w:rsidRDefault="0005666B" w:rsidP="0005666B">
      <w:pPr>
        <w:ind w:firstLine="851"/>
        <w:jc w:val="both"/>
        <w:rPr>
          <w:rFonts w:eastAsia="Calibri"/>
          <w:i/>
          <w:sz w:val="28"/>
          <w:szCs w:val="28"/>
        </w:rPr>
      </w:pPr>
      <w:r w:rsidRPr="00FC6157">
        <w:rPr>
          <w:rFonts w:eastAsia="Calibri"/>
          <w:sz w:val="28"/>
          <w:szCs w:val="28"/>
        </w:rPr>
        <w:t>3.</w:t>
      </w:r>
      <w:r w:rsidR="00D6175F" w:rsidRPr="00FC6157">
        <w:rPr>
          <w:rFonts w:eastAsia="Calibri"/>
          <w:sz w:val="28"/>
          <w:szCs w:val="28"/>
        </w:rPr>
        <w:t> </w:t>
      </w:r>
      <w:r w:rsidR="00216DBF" w:rsidRPr="00FC6157">
        <w:rPr>
          <w:rFonts w:eastAsia="Calibri"/>
          <w:sz w:val="28"/>
          <w:szCs w:val="28"/>
        </w:rPr>
        <w:t xml:space="preserve">Инициаторы создания координационного или совещательного органа, указанные в подпунктах 2, 3, </w:t>
      </w:r>
      <w:r w:rsidR="00E51C68" w:rsidRPr="00FC6157">
        <w:rPr>
          <w:rFonts w:eastAsia="Calibri"/>
          <w:sz w:val="28"/>
          <w:szCs w:val="28"/>
        </w:rPr>
        <w:t xml:space="preserve">4 </w:t>
      </w:r>
      <w:r w:rsidR="00216DBF" w:rsidRPr="00FC6157">
        <w:rPr>
          <w:rFonts w:eastAsia="Calibri"/>
          <w:sz w:val="28"/>
          <w:szCs w:val="28"/>
        </w:rPr>
        <w:t>пункта 3 настоящего Порядка</w:t>
      </w:r>
      <w:r w:rsidR="00216DBF" w:rsidRPr="00FC6157" w:rsidDel="00DC4B0D">
        <w:rPr>
          <w:rFonts w:eastAsia="Calibri"/>
          <w:sz w:val="28"/>
          <w:szCs w:val="28"/>
        </w:rPr>
        <w:t xml:space="preserve"> </w:t>
      </w:r>
      <w:r w:rsidR="00E43BB7" w:rsidRPr="00FC6157">
        <w:rPr>
          <w:rFonts w:eastAsia="Calibri"/>
          <w:sz w:val="28"/>
          <w:szCs w:val="28"/>
        </w:rPr>
        <w:t>направляют</w:t>
      </w:r>
      <w:r w:rsidRPr="00FC6157">
        <w:rPr>
          <w:rFonts w:eastAsia="Calibri"/>
          <w:sz w:val="28"/>
          <w:szCs w:val="28"/>
        </w:rPr>
        <w:t xml:space="preserve"> </w:t>
      </w:r>
      <w:r w:rsidR="00E43BB7" w:rsidRPr="00FC6157">
        <w:rPr>
          <w:rFonts w:eastAsia="Calibri"/>
          <w:sz w:val="28"/>
          <w:szCs w:val="28"/>
        </w:rPr>
        <w:t xml:space="preserve">в письменной форме предложение о создании координационного или совещательного органа </w:t>
      </w:r>
      <w:r w:rsidR="00DE0CEC" w:rsidRPr="00FC6157">
        <w:rPr>
          <w:rFonts w:eastAsia="Calibri"/>
          <w:sz w:val="28"/>
          <w:szCs w:val="28"/>
        </w:rPr>
        <w:t>в администрацию</w:t>
      </w:r>
      <w:r w:rsidR="00E43BB7" w:rsidRPr="00FC6157">
        <w:rPr>
          <w:rFonts w:eastAsia="Calibri"/>
          <w:i/>
          <w:sz w:val="28"/>
          <w:szCs w:val="28"/>
        </w:rPr>
        <w:t xml:space="preserve"> </w:t>
      </w:r>
      <w:r w:rsid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="00587D83" w:rsidRPr="00FC6157">
        <w:rPr>
          <w:rFonts w:eastAsia="Calibri"/>
          <w:sz w:val="28"/>
          <w:szCs w:val="28"/>
        </w:rPr>
        <w:t xml:space="preserve"> (далее - предложение)</w:t>
      </w:r>
      <w:r w:rsidRPr="00FC6157">
        <w:rPr>
          <w:rFonts w:eastAsia="Calibri"/>
          <w:sz w:val="28"/>
          <w:szCs w:val="28"/>
        </w:rPr>
        <w:t>.</w:t>
      </w:r>
      <w:r w:rsidRPr="00F1320E">
        <w:rPr>
          <w:rFonts w:eastAsia="Calibri"/>
          <w:i/>
          <w:sz w:val="28"/>
          <w:szCs w:val="28"/>
        </w:rPr>
        <w:t xml:space="preserve"> </w:t>
      </w:r>
    </w:p>
    <w:p w:rsidR="007C300A" w:rsidRDefault="00517C76" w:rsidP="007C300A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DE0CEC" w:rsidRPr="00DE0CEC">
        <w:rPr>
          <w:rFonts w:eastAsia="Calibri"/>
          <w:sz w:val="28"/>
          <w:szCs w:val="28"/>
        </w:rPr>
        <w:t>Предложение о создании координационного или совещательного  органа должно содержать следующие сведения:</w:t>
      </w:r>
    </w:p>
    <w:p w:rsidR="007C300A" w:rsidRPr="007C300A" w:rsidRDefault="007C300A" w:rsidP="007C300A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</w:t>
      </w:r>
      <w:r w:rsidRPr="00517C76">
        <w:rPr>
          <w:rFonts w:eastAsia="Calibri"/>
          <w:sz w:val="28"/>
          <w:szCs w:val="28"/>
        </w:rPr>
        <w:t>обос</w:t>
      </w:r>
      <w:r>
        <w:rPr>
          <w:rFonts w:eastAsia="Calibri"/>
          <w:sz w:val="28"/>
          <w:szCs w:val="28"/>
        </w:rPr>
        <w:t>нование необходимости создания к</w:t>
      </w:r>
      <w:r w:rsidRPr="00517C76">
        <w:rPr>
          <w:rFonts w:eastAsia="Calibri"/>
          <w:sz w:val="28"/>
          <w:szCs w:val="28"/>
        </w:rPr>
        <w:t>оординационного или совещательного органа</w:t>
      </w:r>
      <w:r>
        <w:rPr>
          <w:rFonts w:eastAsia="Calibri"/>
          <w:sz w:val="28"/>
          <w:szCs w:val="28"/>
        </w:rPr>
        <w:t>;</w:t>
      </w:r>
    </w:p>
    <w:p w:rsidR="007C300A" w:rsidRPr="007C300A" w:rsidRDefault="007C300A" w:rsidP="007C300A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E0CEC" w:rsidRPr="00DE0CEC">
        <w:rPr>
          <w:rFonts w:eastAsia="Calibri"/>
          <w:sz w:val="28"/>
          <w:szCs w:val="28"/>
        </w:rPr>
        <w:t>) полное наименование, юридический адрес</w:t>
      </w:r>
      <w:r>
        <w:rPr>
          <w:rFonts w:eastAsia="Calibri"/>
          <w:sz w:val="28"/>
          <w:szCs w:val="28"/>
        </w:rPr>
        <w:t>,</w:t>
      </w:r>
      <w:r w:rsidR="00DE0CEC" w:rsidRPr="00DE0CEC">
        <w:rPr>
          <w:rFonts w:eastAsia="Calibri"/>
          <w:sz w:val="28"/>
          <w:szCs w:val="28"/>
        </w:rPr>
        <w:t xml:space="preserve"> фамилия, имя, отчество (последнее - при наличии) руководителя инициаторов, указанных в подпунктах 3,</w:t>
      </w:r>
      <w:r w:rsidR="009F3005">
        <w:rPr>
          <w:rFonts w:eastAsia="Calibri"/>
          <w:sz w:val="28"/>
          <w:szCs w:val="28"/>
        </w:rPr>
        <w:t xml:space="preserve"> </w:t>
      </w:r>
      <w:r w:rsidR="00DE0CEC" w:rsidRPr="00DE0CEC">
        <w:rPr>
          <w:rFonts w:eastAsia="Calibri"/>
          <w:sz w:val="28"/>
          <w:szCs w:val="28"/>
        </w:rPr>
        <w:t>4 пункта 3 настоящего Порядка;</w:t>
      </w:r>
    </w:p>
    <w:p w:rsidR="007C300A" w:rsidRPr="007C300A" w:rsidRDefault="007C300A" w:rsidP="007C300A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="00DE0CEC" w:rsidRPr="00DE0CEC">
        <w:rPr>
          <w:rFonts w:eastAsia="Calibri"/>
          <w:sz w:val="28"/>
          <w:szCs w:val="28"/>
        </w:rPr>
        <w:t>) предлагаемые кандидатуры в состав координационного или совещательного органа.</w:t>
      </w:r>
    </w:p>
    <w:p w:rsidR="007C300A" w:rsidRDefault="00DE0CEC" w:rsidP="007C300A">
      <w:pPr>
        <w:ind w:firstLine="851"/>
        <w:jc w:val="both"/>
        <w:rPr>
          <w:rFonts w:eastAsia="Calibri"/>
          <w:sz w:val="28"/>
          <w:szCs w:val="28"/>
        </w:rPr>
      </w:pPr>
      <w:r w:rsidRPr="00DE0CEC">
        <w:rPr>
          <w:rFonts w:eastAsia="Calibri"/>
          <w:sz w:val="28"/>
          <w:szCs w:val="28"/>
        </w:rPr>
        <w:t>Предложение о создании координационного или совещательного органа подписывается руководителем инициаторов, указанных в подпунктах 3,</w:t>
      </w:r>
      <w:ins w:id="0" w:author="Александрова Дарья Владимировна" w:date="2020-03-10T11:15:00Z">
        <w:r w:rsidR="009F3005">
          <w:rPr>
            <w:rFonts w:eastAsia="Calibri"/>
            <w:sz w:val="28"/>
            <w:szCs w:val="28"/>
          </w:rPr>
          <w:t xml:space="preserve"> </w:t>
        </w:r>
      </w:ins>
      <w:r w:rsidRPr="00DE0CEC">
        <w:rPr>
          <w:rFonts w:eastAsia="Calibri"/>
          <w:sz w:val="28"/>
          <w:szCs w:val="28"/>
        </w:rPr>
        <w:t>4 пункта 3 настоящего Порядка или иным уполномоченным лицом с указанием даты направления предложения.</w:t>
      </w:r>
    </w:p>
    <w:p w:rsidR="00517C76" w:rsidRPr="00517C76" w:rsidRDefault="00517C76" w:rsidP="00517C76">
      <w:pPr>
        <w:ind w:firstLine="851"/>
        <w:jc w:val="both"/>
        <w:rPr>
          <w:rFonts w:eastAsia="Calibri"/>
          <w:sz w:val="28"/>
          <w:szCs w:val="28"/>
        </w:rPr>
      </w:pPr>
      <w:r w:rsidRPr="00517C76">
        <w:rPr>
          <w:rFonts w:eastAsia="Calibri"/>
          <w:sz w:val="28"/>
          <w:szCs w:val="28"/>
        </w:rPr>
        <w:t>К предложениям инициаторов, указанных в подпунктах 3, 4 пункта 3 настоящего Порядка, должны быть приложены копии учредительных документов и всех изменений к ним, выписки из Единого государственного реестра юридических лиц, полученной не ранее чем за три месяца до даты подачи предложения, заверенные руководителем инициатора и печатью (при наличии).</w:t>
      </w:r>
    </w:p>
    <w:p w:rsidR="0005666B" w:rsidRPr="006961A8" w:rsidRDefault="00517C76" w:rsidP="001B3E15">
      <w:pPr>
        <w:ind w:firstLine="851"/>
        <w:jc w:val="both"/>
        <w:rPr>
          <w:rFonts w:eastAsia="Calibri"/>
          <w:sz w:val="28"/>
          <w:szCs w:val="28"/>
        </w:rPr>
      </w:pPr>
      <w:proofErr w:type="gramStart"/>
      <w:r w:rsidRPr="00517C76">
        <w:rPr>
          <w:rFonts w:eastAsia="Calibri"/>
          <w:sz w:val="28"/>
          <w:szCs w:val="28"/>
        </w:rPr>
        <w:t>К предложению инициативной группы должны быть приложены протокол собрания данной инициатив</w:t>
      </w:r>
      <w:r w:rsidR="00D34E55">
        <w:rPr>
          <w:rFonts w:eastAsia="Calibri"/>
          <w:sz w:val="28"/>
          <w:szCs w:val="28"/>
        </w:rPr>
        <w:t>ной группы по вопросу создания к</w:t>
      </w:r>
      <w:r w:rsidRPr="00517C76">
        <w:rPr>
          <w:rFonts w:eastAsia="Calibri"/>
          <w:sz w:val="28"/>
          <w:szCs w:val="28"/>
        </w:rPr>
        <w:t xml:space="preserve">оординационного или совещательного органа, копии документов, подтверждающих, что члены инициативной группы являются субъектами малого и (или) среднего предпринимательства, зарегистрированными и осуществляющими свою деятельность на территории </w:t>
      </w:r>
      <w:r w:rsid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Pr="00517C76">
        <w:rPr>
          <w:rFonts w:eastAsia="Calibri"/>
          <w:sz w:val="28"/>
          <w:szCs w:val="28"/>
        </w:rPr>
        <w:t>, заверенные руководителем организации (индивидуальным предпринимателем) и печатью (при наличии).</w:t>
      </w:r>
      <w:proofErr w:type="gramEnd"/>
    </w:p>
    <w:p w:rsidR="0005666B" w:rsidRDefault="0005666B" w:rsidP="001B3E15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="000807E5">
        <w:rPr>
          <w:rFonts w:eastAsia="Calibri"/>
          <w:sz w:val="28"/>
          <w:szCs w:val="28"/>
        </w:rPr>
        <w:t> </w:t>
      </w:r>
      <w:r w:rsidRPr="00DD035C">
        <w:rPr>
          <w:rFonts w:eastAsia="Calibri"/>
          <w:sz w:val="28"/>
          <w:szCs w:val="28"/>
        </w:rPr>
        <w:t xml:space="preserve">Предложение о создании </w:t>
      </w:r>
      <w:r w:rsidR="000807E5">
        <w:rPr>
          <w:rFonts w:eastAsia="Calibri"/>
          <w:sz w:val="28"/>
          <w:szCs w:val="28"/>
        </w:rPr>
        <w:t xml:space="preserve">координационного или </w:t>
      </w:r>
      <w:r w:rsidRPr="00DD035C">
        <w:rPr>
          <w:rFonts w:eastAsia="Calibri"/>
          <w:sz w:val="28"/>
          <w:szCs w:val="28"/>
        </w:rPr>
        <w:t xml:space="preserve">совещательного органа регистрируется </w:t>
      </w:r>
      <w:r w:rsidR="000807E5">
        <w:rPr>
          <w:rFonts w:eastAsia="Calibri"/>
          <w:sz w:val="28"/>
          <w:szCs w:val="28"/>
        </w:rPr>
        <w:t xml:space="preserve">в </w:t>
      </w:r>
      <w:r w:rsidR="00DE0CEC" w:rsidRPr="00FC6157">
        <w:rPr>
          <w:rFonts w:eastAsia="Calibri"/>
          <w:sz w:val="28"/>
          <w:szCs w:val="28"/>
        </w:rPr>
        <w:t>администрации</w:t>
      </w:r>
      <w:r w:rsidR="000807E5">
        <w:rPr>
          <w:rFonts w:eastAsia="Calibri"/>
          <w:sz w:val="28"/>
          <w:szCs w:val="28"/>
        </w:rPr>
        <w:t xml:space="preserve"> </w:t>
      </w:r>
      <w:r w:rsidR="00574DDB" w:rsidRP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Pr="00574DDB">
        <w:rPr>
          <w:rFonts w:eastAsia="Calibri"/>
          <w:sz w:val="28"/>
          <w:szCs w:val="28"/>
        </w:rPr>
        <w:t xml:space="preserve"> в день его поступления</w:t>
      </w:r>
      <w:r w:rsidRPr="00DD035C">
        <w:rPr>
          <w:rFonts w:eastAsia="Calibri"/>
          <w:sz w:val="28"/>
          <w:szCs w:val="28"/>
        </w:rPr>
        <w:t>.</w:t>
      </w:r>
    </w:p>
    <w:p w:rsidR="007C02F9" w:rsidRPr="00DD035C" w:rsidRDefault="007C02F9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6. </w:t>
      </w:r>
      <w:r w:rsidRPr="007C02F9">
        <w:rPr>
          <w:rFonts w:eastAsia="Calibri"/>
          <w:sz w:val="28"/>
          <w:szCs w:val="28"/>
        </w:rPr>
        <w:t xml:space="preserve">Поступившее предложение рассматривается </w:t>
      </w:r>
      <w:r w:rsidR="00DE0CEC" w:rsidRPr="00FC6157">
        <w:rPr>
          <w:rFonts w:eastAsia="Calibri"/>
          <w:sz w:val="28"/>
          <w:szCs w:val="28"/>
        </w:rPr>
        <w:t xml:space="preserve">администрацией </w:t>
      </w:r>
      <w:r w:rsidR="00574DDB" w:rsidRP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Pr="007C02F9">
        <w:rPr>
          <w:rFonts w:eastAsia="Calibri"/>
          <w:sz w:val="28"/>
          <w:szCs w:val="28"/>
        </w:rPr>
        <w:t xml:space="preserve"> в течение 30 дней со дня его регистрации.</w:t>
      </w:r>
    </w:p>
    <w:p w:rsidR="0005666B" w:rsidRPr="006961A8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Pr="006961A8">
        <w:rPr>
          <w:rFonts w:eastAsia="Calibri"/>
          <w:sz w:val="28"/>
          <w:szCs w:val="28"/>
        </w:rPr>
        <w:t>.</w:t>
      </w:r>
      <w:r w:rsidR="00CD24D8">
        <w:rPr>
          <w:rFonts w:eastAsia="Calibri"/>
          <w:sz w:val="28"/>
          <w:szCs w:val="28"/>
        </w:rPr>
        <w:t> </w:t>
      </w:r>
      <w:r w:rsidRPr="006961A8">
        <w:rPr>
          <w:rFonts w:eastAsia="Calibri"/>
          <w:sz w:val="28"/>
          <w:szCs w:val="28"/>
        </w:rPr>
        <w:t xml:space="preserve">По результатам рассмотрения предложения </w:t>
      </w:r>
      <w:r w:rsidR="00FC6157" w:rsidRPr="00FC6157">
        <w:rPr>
          <w:rFonts w:eastAsia="Calibri"/>
          <w:sz w:val="28"/>
          <w:szCs w:val="28"/>
        </w:rPr>
        <w:t>администрацией</w:t>
      </w:r>
      <w:r w:rsidRPr="00FC6157">
        <w:rPr>
          <w:rFonts w:eastAsia="Calibri"/>
          <w:sz w:val="28"/>
          <w:szCs w:val="28"/>
        </w:rPr>
        <w:t xml:space="preserve"> </w:t>
      </w:r>
      <w:r w:rsidR="00574DDB" w:rsidRP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="00FC6157">
        <w:rPr>
          <w:rFonts w:eastAsia="Calibri"/>
          <w:sz w:val="28"/>
          <w:szCs w:val="28"/>
        </w:rPr>
        <w:t xml:space="preserve"> </w:t>
      </w:r>
      <w:r w:rsidRPr="006961A8">
        <w:rPr>
          <w:rFonts w:eastAsia="Calibri"/>
          <w:sz w:val="28"/>
          <w:szCs w:val="28"/>
        </w:rPr>
        <w:t>принимается одно из следующих решений:</w:t>
      </w:r>
    </w:p>
    <w:p w:rsidR="0005666B" w:rsidRPr="006961A8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 w:rsidRPr="006961A8">
        <w:rPr>
          <w:rFonts w:eastAsia="Calibri"/>
          <w:sz w:val="28"/>
          <w:szCs w:val="28"/>
        </w:rPr>
        <w:t>1) о создании</w:t>
      </w:r>
      <w:r w:rsidR="00CD24D8">
        <w:rPr>
          <w:rFonts w:eastAsia="Calibri"/>
          <w:sz w:val="28"/>
          <w:szCs w:val="28"/>
        </w:rPr>
        <w:t xml:space="preserve"> координационного или</w:t>
      </w:r>
      <w:r w:rsidRPr="006961A8">
        <w:rPr>
          <w:rFonts w:eastAsia="Calibri"/>
          <w:sz w:val="28"/>
          <w:szCs w:val="28"/>
        </w:rPr>
        <w:t xml:space="preserve"> совещательного органа;</w:t>
      </w:r>
    </w:p>
    <w:p w:rsidR="0005666B" w:rsidRPr="006961A8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 w:rsidRPr="006961A8">
        <w:rPr>
          <w:rFonts w:eastAsia="Calibri"/>
          <w:sz w:val="28"/>
          <w:szCs w:val="28"/>
        </w:rPr>
        <w:t xml:space="preserve">2) об отказе в создании </w:t>
      </w:r>
      <w:r w:rsidR="00CD24D8">
        <w:rPr>
          <w:rFonts w:eastAsia="Calibri"/>
          <w:sz w:val="28"/>
          <w:szCs w:val="28"/>
        </w:rPr>
        <w:t xml:space="preserve">координационного или </w:t>
      </w:r>
      <w:r w:rsidRPr="006961A8">
        <w:rPr>
          <w:rFonts w:eastAsia="Calibri"/>
          <w:sz w:val="28"/>
          <w:szCs w:val="28"/>
        </w:rPr>
        <w:t>совещательного органа.</w:t>
      </w:r>
    </w:p>
    <w:p w:rsidR="0005666B" w:rsidRPr="006961A8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Pr="006961A8">
        <w:rPr>
          <w:rFonts w:eastAsia="Calibri"/>
          <w:sz w:val="28"/>
          <w:szCs w:val="28"/>
        </w:rPr>
        <w:t xml:space="preserve">. Решение об отказе в создании </w:t>
      </w:r>
      <w:r w:rsidR="00CD24D8">
        <w:rPr>
          <w:rFonts w:eastAsia="Calibri"/>
          <w:sz w:val="28"/>
          <w:szCs w:val="28"/>
        </w:rPr>
        <w:t xml:space="preserve">координационного или </w:t>
      </w:r>
      <w:r w:rsidRPr="006961A8">
        <w:rPr>
          <w:rFonts w:eastAsia="Calibri"/>
          <w:sz w:val="28"/>
          <w:szCs w:val="28"/>
        </w:rPr>
        <w:t xml:space="preserve">совещательного органа принимается в </w:t>
      </w:r>
      <w:r>
        <w:rPr>
          <w:rFonts w:eastAsia="Calibri"/>
          <w:sz w:val="28"/>
          <w:szCs w:val="28"/>
        </w:rPr>
        <w:t xml:space="preserve">следующих </w:t>
      </w:r>
      <w:r w:rsidRPr="006961A8">
        <w:rPr>
          <w:rFonts w:eastAsia="Calibri"/>
          <w:sz w:val="28"/>
          <w:szCs w:val="28"/>
        </w:rPr>
        <w:t>случаях:</w:t>
      </w:r>
    </w:p>
    <w:p w:rsidR="002F11DD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 w:rsidRPr="006961A8">
        <w:rPr>
          <w:rFonts w:eastAsia="Calibri"/>
          <w:sz w:val="28"/>
          <w:szCs w:val="28"/>
        </w:rPr>
        <w:t>1)</w:t>
      </w:r>
      <w:r w:rsidR="002F11DD">
        <w:rPr>
          <w:rFonts w:eastAsia="Calibri"/>
          <w:sz w:val="28"/>
          <w:szCs w:val="28"/>
        </w:rPr>
        <w:t> </w:t>
      </w:r>
      <w:r w:rsidR="002F11DD" w:rsidRPr="002F11DD">
        <w:rPr>
          <w:rFonts w:eastAsia="Calibri"/>
          <w:sz w:val="28"/>
          <w:szCs w:val="28"/>
        </w:rPr>
        <w:t>направление предложения инициатором, не указанным в пункте 3 настоящего Порядка</w:t>
      </w:r>
      <w:r w:rsidR="002F11DD">
        <w:rPr>
          <w:rFonts w:eastAsia="Calibri"/>
          <w:sz w:val="28"/>
          <w:szCs w:val="28"/>
        </w:rPr>
        <w:t>;</w:t>
      </w:r>
    </w:p>
    <w:p w:rsidR="002F11DD" w:rsidRDefault="002F11DD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</w:t>
      </w:r>
      <w:r w:rsidRPr="002F11DD">
        <w:rPr>
          <w:rFonts w:eastAsia="Calibri"/>
          <w:sz w:val="28"/>
          <w:szCs w:val="28"/>
        </w:rPr>
        <w:t>направление инициатором предложения, не соответствующего требованиям пункта 4 настоящего Порядка</w:t>
      </w:r>
      <w:r>
        <w:rPr>
          <w:rFonts w:eastAsia="Calibri"/>
          <w:sz w:val="28"/>
          <w:szCs w:val="28"/>
        </w:rPr>
        <w:t>;</w:t>
      </w:r>
    </w:p>
    <w:p w:rsidR="002F11DD" w:rsidRDefault="002F11DD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</w:t>
      </w:r>
      <w:r w:rsidRPr="002F11DD">
        <w:rPr>
          <w:rFonts w:eastAsia="Calibri"/>
          <w:sz w:val="28"/>
          <w:szCs w:val="28"/>
        </w:rPr>
        <w:t>наличие в представленных инициатором документах неполной и</w:t>
      </w:r>
      <w:r>
        <w:rPr>
          <w:rFonts w:eastAsia="Calibri"/>
          <w:sz w:val="28"/>
          <w:szCs w:val="28"/>
        </w:rPr>
        <w:t xml:space="preserve"> (или) недостоверной информации;</w:t>
      </w:r>
    </w:p>
    <w:p w:rsidR="0005666B" w:rsidRPr="006961A8" w:rsidRDefault="002F11DD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 координационный или </w:t>
      </w:r>
      <w:r w:rsidR="0005666B" w:rsidRPr="006961A8">
        <w:rPr>
          <w:rFonts w:eastAsia="Calibri"/>
          <w:sz w:val="28"/>
          <w:szCs w:val="28"/>
        </w:rPr>
        <w:t>совещательный орган на территории муници</w:t>
      </w:r>
      <w:r w:rsidR="0005666B">
        <w:rPr>
          <w:rFonts w:eastAsia="Calibri"/>
          <w:sz w:val="28"/>
          <w:szCs w:val="28"/>
        </w:rPr>
        <w:t>пального образования уже создан</w:t>
      </w:r>
      <w:r w:rsidR="005419C3">
        <w:rPr>
          <w:rFonts w:eastAsia="Calibri"/>
          <w:sz w:val="28"/>
          <w:szCs w:val="28"/>
        </w:rPr>
        <w:t>.</w:t>
      </w:r>
    </w:p>
    <w:p w:rsidR="008254CD" w:rsidRDefault="0005666B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</w:t>
      </w:r>
      <w:r w:rsidR="006D53FD">
        <w:rPr>
          <w:rFonts w:eastAsia="Calibri"/>
          <w:sz w:val="28"/>
          <w:szCs w:val="28"/>
        </w:rPr>
        <w:t> </w:t>
      </w:r>
      <w:r w:rsidR="00122971" w:rsidRPr="00AD4D34">
        <w:rPr>
          <w:rFonts w:eastAsia="Calibri"/>
          <w:sz w:val="28"/>
          <w:szCs w:val="28"/>
        </w:rPr>
        <w:t xml:space="preserve">Решение о создании </w:t>
      </w:r>
      <w:r w:rsidR="00122971">
        <w:rPr>
          <w:rFonts w:eastAsia="Calibri"/>
          <w:sz w:val="28"/>
          <w:szCs w:val="28"/>
        </w:rPr>
        <w:t xml:space="preserve">координационного или </w:t>
      </w:r>
      <w:r w:rsidR="00122971" w:rsidRPr="00AD4D34">
        <w:rPr>
          <w:rFonts w:eastAsia="Calibri"/>
          <w:sz w:val="28"/>
          <w:szCs w:val="28"/>
        </w:rPr>
        <w:t xml:space="preserve">совещательного органа принимается в </w:t>
      </w:r>
      <w:r w:rsidR="00122971" w:rsidRPr="00020A47">
        <w:rPr>
          <w:rFonts w:eastAsia="Calibri"/>
          <w:sz w:val="28"/>
          <w:szCs w:val="28"/>
        </w:rPr>
        <w:t>форме </w:t>
      </w:r>
      <w:r w:rsidR="00020A47" w:rsidRPr="00020A47">
        <w:rPr>
          <w:rFonts w:eastAsia="Calibri"/>
          <w:sz w:val="28"/>
          <w:szCs w:val="28"/>
        </w:rPr>
        <w:t>постановления администрации</w:t>
      </w:r>
      <w:r w:rsidR="00574DDB" w:rsidRPr="00574DDB">
        <w:rPr>
          <w:rFonts w:eastAsia="Calibri"/>
          <w:sz w:val="28"/>
          <w:szCs w:val="28"/>
        </w:rPr>
        <w:t xml:space="preserve"> </w:t>
      </w:r>
      <w:r w:rsidR="00574DDB" w:rsidRP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="00122971" w:rsidRPr="00AD4D34">
        <w:rPr>
          <w:rFonts w:eastAsia="Calibri"/>
          <w:sz w:val="28"/>
          <w:szCs w:val="28"/>
        </w:rPr>
        <w:t xml:space="preserve">, в котором также определяется состав </w:t>
      </w:r>
      <w:r w:rsidR="00122971">
        <w:rPr>
          <w:rFonts w:eastAsia="Calibri"/>
          <w:sz w:val="28"/>
          <w:szCs w:val="28"/>
        </w:rPr>
        <w:t xml:space="preserve">координационного или </w:t>
      </w:r>
      <w:r w:rsidR="00122971" w:rsidRPr="00AD4D34">
        <w:rPr>
          <w:rFonts w:eastAsia="Calibri"/>
          <w:sz w:val="28"/>
          <w:szCs w:val="28"/>
        </w:rPr>
        <w:t>совещательного органа</w:t>
      </w:r>
      <w:r w:rsidR="008254CD">
        <w:rPr>
          <w:rFonts w:eastAsia="Calibri"/>
          <w:sz w:val="28"/>
          <w:szCs w:val="28"/>
        </w:rPr>
        <w:t>.</w:t>
      </w:r>
    </w:p>
    <w:p w:rsidR="00122971" w:rsidRDefault="00DE0CEC" w:rsidP="0005666B">
      <w:pPr>
        <w:ind w:firstLine="851"/>
        <w:jc w:val="both"/>
        <w:rPr>
          <w:rFonts w:eastAsia="Calibri"/>
          <w:sz w:val="28"/>
          <w:szCs w:val="28"/>
        </w:rPr>
      </w:pPr>
      <w:r w:rsidRPr="00FC6157">
        <w:rPr>
          <w:rFonts w:eastAsia="Calibri"/>
          <w:sz w:val="28"/>
          <w:szCs w:val="28"/>
        </w:rPr>
        <w:lastRenderedPageBreak/>
        <w:t>10. По результатам рассмотрения предложения</w:t>
      </w:r>
      <w:r w:rsidR="00145C20" w:rsidRPr="00FC6157">
        <w:rPr>
          <w:rFonts w:eastAsia="Calibri"/>
          <w:i/>
          <w:sz w:val="28"/>
          <w:szCs w:val="28"/>
        </w:rPr>
        <w:t xml:space="preserve"> </w:t>
      </w:r>
      <w:r w:rsidR="00FC6157" w:rsidRPr="00FC6157">
        <w:rPr>
          <w:rFonts w:eastAsia="Calibri"/>
          <w:sz w:val="28"/>
          <w:szCs w:val="28"/>
        </w:rPr>
        <w:t xml:space="preserve">администрация </w:t>
      </w:r>
      <w:r w:rsidR="00574DDB" w:rsidRPr="00574DDB">
        <w:rPr>
          <w:rFonts w:eastAsia="Calibri"/>
          <w:sz w:val="28"/>
          <w:szCs w:val="28"/>
        </w:rPr>
        <w:t>Козихинского сельсовета Ордынского района Новосибирской области</w:t>
      </w:r>
      <w:r w:rsidR="00574DDB" w:rsidRPr="00FC6157">
        <w:rPr>
          <w:rFonts w:eastAsia="Calibri"/>
          <w:sz w:val="28"/>
          <w:szCs w:val="28"/>
        </w:rPr>
        <w:t xml:space="preserve"> </w:t>
      </w:r>
      <w:r w:rsidRPr="00FC6157">
        <w:rPr>
          <w:rFonts w:eastAsia="Calibri"/>
          <w:sz w:val="28"/>
          <w:szCs w:val="28"/>
        </w:rPr>
        <w:t>письменно уведомляет инициатор</w:t>
      </w:r>
      <w:r w:rsidR="00145C20" w:rsidRPr="00FC6157">
        <w:rPr>
          <w:rFonts w:eastAsia="Calibri"/>
          <w:sz w:val="28"/>
          <w:szCs w:val="28"/>
        </w:rPr>
        <w:t>а</w:t>
      </w:r>
      <w:r w:rsidRPr="00FC6157">
        <w:rPr>
          <w:rFonts w:eastAsia="Calibri"/>
          <w:sz w:val="28"/>
          <w:szCs w:val="28"/>
        </w:rPr>
        <w:t xml:space="preserve"> о принятом решении в пределах срока,</w:t>
      </w:r>
      <w:r w:rsidR="00B9220E" w:rsidRPr="00FC6157">
        <w:rPr>
          <w:rFonts w:eastAsia="Calibri"/>
          <w:sz w:val="28"/>
          <w:szCs w:val="28"/>
        </w:rPr>
        <w:t xml:space="preserve"> </w:t>
      </w:r>
      <w:r w:rsidRPr="00FC6157">
        <w:rPr>
          <w:rFonts w:eastAsia="Calibri"/>
          <w:sz w:val="28"/>
          <w:szCs w:val="28"/>
        </w:rPr>
        <w:t>указанного в пункте 6 настоящего Порядка.</w:t>
      </w:r>
    </w:p>
    <w:p w:rsidR="00122971" w:rsidRDefault="00145C20" w:rsidP="0005666B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</w:t>
      </w:r>
      <w:r w:rsidR="00122971">
        <w:rPr>
          <w:rFonts w:eastAsia="Calibri"/>
          <w:sz w:val="28"/>
          <w:szCs w:val="28"/>
        </w:rPr>
        <w:t>. </w:t>
      </w:r>
      <w:r w:rsidR="00122971" w:rsidRPr="00122971">
        <w:rPr>
          <w:rFonts w:eastAsia="Calibri"/>
          <w:sz w:val="28"/>
          <w:szCs w:val="28"/>
        </w:rPr>
        <w:t>Координационный или совещательный орган образуется в форме совета</w:t>
      </w:r>
      <w:r w:rsidR="00122971">
        <w:rPr>
          <w:rFonts w:eastAsia="Calibri"/>
          <w:sz w:val="28"/>
          <w:szCs w:val="28"/>
        </w:rPr>
        <w:t>.</w:t>
      </w:r>
    </w:p>
    <w:p w:rsidR="006D4358" w:rsidRDefault="0005666B" w:rsidP="00574DDB">
      <w:pPr>
        <w:ind w:firstLine="851"/>
        <w:jc w:val="both"/>
      </w:pPr>
      <w:r>
        <w:rPr>
          <w:rFonts w:eastAsia="Calibri"/>
          <w:sz w:val="28"/>
          <w:szCs w:val="28"/>
        </w:rPr>
        <w:t>1</w:t>
      </w:r>
      <w:r w:rsidR="00145C20">
        <w:rPr>
          <w:rFonts w:eastAsia="Calibri"/>
          <w:sz w:val="28"/>
          <w:szCs w:val="28"/>
        </w:rPr>
        <w:t>2</w:t>
      </w:r>
      <w:r w:rsidRPr="006961A8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Решение </w:t>
      </w:r>
      <w:r w:rsidRPr="006961A8">
        <w:rPr>
          <w:rFonts w:eastAsia="Calibri"/>
          <w:sz w:val="28"/>
          <w:szCs w:val="28"/>
        </w:rPr>
        <w:t xml:space="preserve">о создании </w:t>
      </w:r>
      <w:r w:rsidR="00145C20">
        <w:rPr>
          <w:rFonts w:eastAsia="Calibri"/>
          <w:sz w:val="28"/>
          <w:szCs w:val="28"/>
        </w:rPr>
        <w:t xml:space="preserve">координационного или </w:t>
      </w:r>
      <w:r w:rsidRPr="006961A8">
        <w:rPr>
          <w:rFonts w:eastAsia="Calibri"/>
          <w:sz w:val="28"/>
          <w:szCs w:val="28"/>
        </w:rPr>
        <w:t>совещательного органа подлежит опубликованию в средствах массовой информации, а также размещению на официальном сайте</w:t>
      </w:r>
      <w:r w:rsidR="00574DDB">
        <w:rPr>
          <w:rFonts w:eastAsia="Calibri"/>
          <w:sz w:val="28"/>
          <w:szCs w:val="28"/>
        </w:rPr>
        <w:t xml:space="preserve"> администрации Козихинского сельсовета Ордынского района Новосибирской области.</w:t>
      </w:r>
      <w:bookmarkStart w:id="1" w:name="_GoBack"/>
      <w:bookmarkEnd w:id="1"/>
    </w:p>
    <w:sectPr w:rsidR="006D4358" w:rsidSect="005056D3">
      <w:headerReference w:type="default" r:id="rId7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C4D" w:rsidRDefault="002F2C4D" w:rsidP="00764642">
      <w:r>
        <w:separator/>
      </w:r>
    </w:p>
  </w:endnote>
  <w:endnote w:type="continuationSeparator" w:id="0">
    <w:p w:rsidR="002F2C4D" w:rsidRDefault="002F2C4D" w:rsidP="0076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C4D" w:rsidRDefault="002F2C4D" w:rsidP="00764642">
      <w:r>
        <w:separator/>
      </w:r>
    </w:p>
  </w:footnote>
  <w:footnote w:type="continuationSeparator" w:id="0">
    <w:p w:rsidR="002F2C4D" w:rsidRDefault="002F2C4D" w:rsidP="00764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E11" w:rsidRDefault="00902ADD">
    <w:pPr>
      <w:pStyle w:val="a5"/>
      <w:jc w:val="center"/>
    </w:pPr>
    <w:r>
      <w:fldChar w:fldCharType="begin"/>
    </w:r>
    <w:r w:rsidR="00E461E3">
      <w:instrText xml:space="preserve"> PAGE   \* MERGEFORMAT </w:instrText>
    </w:r>
    <w:r>
      <w:fldChar w:fldCharType="separate"/>
    </w:r>
    <w:r w:rsidR="00574DDB">
      <w:rPr>
        <w:noProof/>
      </w:rPr>
      <w:t>4</w:t>
    </w:r>
    <w:r>
      <w:fldChar w:fldCharType="end"/>
    </w:r>
  </w:p>
  <w:p w:rsidR="00485E11" w:rsidRDefault="002F2C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66B"/>
    <w:rsid w:val="00020A47"/>
    <w:rsid w:val="0005666B"/>
    <w:rsid w:val="00060F8C"/>
    <w:rsid w:val="00064C10"/>
    <w:rsid w:val="000807E5"/>
    <w:rsid w:val="00094CAD"/>
    <w:rsid w:val="000D04E6"/>
    <w:rsid w:val="00122971"/>
    <w:rsid w:val="00140740"/>
    <w:rsid w:val="00145C20"/>
    <w:rsid w:val="001B3E15"/>
    <w:rsid w:val="00216DBF"/>
    <w:rsid w:val="0024759F"/>
    <w:rsid w:val="002F11DD"/>
    <w:rsid w:val="002F2C4D"/>
    <w:rsid w:val="00306712"/>
    <w:rsid w:val="00320574"/>
    <w:rsid w:val="0041028E"/>
    <w:rsid w:val="00417475"/>
    <w:rsid w:val="00490473"/>
    <w:rsid w:val="004A79F0"/>
    <w:rsid w:val="005056D3"/>
    <w:rsid w:val="00517C76"/>
    <w:rsid w:val="005419C3"/>
    <w:rsid w:val="00574DDB"/>
    <w:rsid w:val="00587D83"/>
    <w:rsid w:val="006D4358"/>
    <w:rsid w:val="006D53FD"/>
    <w:rsid w:val="00764642"/>
    <w:rsid w:val="007855FE"/>
    <w:rsid w:val="007B12A1"/>
    <w:rsid w:val="007C02F9"/>
    <w:rsid w:val="007C300A"/>
    <w:rsid w:val="00800DAA"/>
    <w:rsid w:val="008254CD"/>
    <w:rsid w:val="008B3DC8"/>
    <w:rsid w:val="00902ADD"/>
    <w:rsid w:val="009A178F"/>
    <w:rsid w:val="009C352F"/>
    <w:rsid w:val="009F3005"/>
    <w:rsid w:val="00B0690A"/>
    <w:rsid w:val="00B9220E"/>
    <w:rsid w:val="00BF0B10"/>
    <w:rsid w:val="00C21670"/>
    <w:rsid w:val="00C342FE"/>
    <w:rsid w:val="00C3490F"/>
    <w:rsid w:val="00C44904"/>
    <w:rsid w:val="00CD24D8"/>
    <w:rsid w:val="00D34E55"/>
    <w:rsid w:val="00D509DD"/>
    <w:rsid w:val="00D6175F"/>
    <w:rsid w:val="00DA05AE"/>
    <w:rsid w:val="00DB7353"/>
    <w:rsid w:val="00DC4B0D"/>
    <w:rsid w:val="00DE0CEC"/>
    <w:rsid w:val="00E43BB7"/>
    <w:rsid w:val="00E461E3"/>
    <w:rsid w:val="00E51C68"/>
    <w:rsid w:val="00E96D98"/>
    <w:rsid w:val="00F14731"/>
    <w:rsid w:val="00F14D4C"/>
    <w:rsid w:val="00FC6157"/>
    <w:rsid w:val="00FD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5666B"/>
    <w:pPr>
      <w:ind w:right="-901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rsid w:val="0005666B"/>
    <w:rPr>
      <w:rFonts w:ascii="Courier New" w:eastAsia="Times New Roman" w:hAnsi="Courier New" w:cs="Times New Roman"/>
      <w:sz w:val="26"/>
      <w:szCs w:val="20"/>
    </w:rPr>
  </w:style>
  <w:style w:type="paragraph" w:customStyle="1" w:styleId="ConsPlusNormal">
    <w:name w:val="ConsPlusNormal"/>
    <w:rsid w:val="000566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56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66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6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2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2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6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5666B"/>
    <w:pPr>
      <w:ind w:right="-901"/>
      <w:jc w:val="both"/>
    </w:pPr>
    <w:rPr>
      <w:rFonts w:ascii="Courier New" w:hAnsi="Courier New"/>
      <w:sz w:val="26"/>
      <w:szCs w:val="20"/>
    </w:rPr>
  </w:style>
  <w:style w:type="character" w:customStyle="1" w:styleId="a4">
    <w:name w:val="Основной текст Знак"/>
    <w:basedOn w:val="a0"/>
    <w:link w:val="a3"/>
    <w:rsid w:val="0005666B"/>
    <w:rPr>
      <w:rFonts w:ascii="Courier New" w:eastAsia="Times New Roman" w:hAnsi="Courier New" w:cs="Times New Roman"/>
      <w:sz w:val="26"/>
      <w:szCs w:val="20"/>
    </w:rPr>
  </w:style>
  <w:style w:type="paragraph" w:customStyle="1" w:styleId="ConsPlusNormal">
    <w:name w:val="ConsPlusNormal"/>
    <w:rsid w:val="000566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56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666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66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42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9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RePack by Diakov</cp:lastModifiedBy>
  <cp:revision>5</cp:revision>
  <dcterms:created xsi:type="dcterms:W3CDTF">2020-03-10T05:27:00Z</dcterms:created>
  <dcterms:modified xsi:type="dcterms:W3CDTF">2020-06-26T08:36:00Z</dcterms:modified>
</cp:coreProperties>
</file>